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1E3650" w14:textId="229EFFDB" w:rsidR="005D2791" w:rsidRPr="00E70115" w:rsidRDefault="00580D71" w:rsidP="00580D71">
      <w:pPr>
        <w:ind w:left="5664" w:firstLine="708"/>
        <w:rPr>
          <w:rFonts w:ascii="Arial" w:hAnsi="Arial" w:cs="Arial"/>
        </w:rPr>
      </w:pPr>
      <w:r>
        <w:rPr>
          <w:rFonts w:ascii="Arial" w:hAnsi="Arial" w:cs="Arial"/>
        </w:rPr>
        <w:t>M</w:t>
      </w:r>
      <w:r w:rsidR="005D2791" w:rsidRPr="00D41BD7">
        <w:rPr>
          <w:rFonts w:ascii="Arial" w:hAnsi="Arial" w:cs="Arial"/>
        </w:rPr>
        <w:t>iejscowość</w:t>
      </w:r>
      <w:r w:rsidR="00E70115" w:rsidRPr="00E70115">
        <w:rPr>
          <w:rFonts w:ascii="Arial" w:hAnsi="Arial" w:cs="Arial"/>
        </w:rPr>
        <w:t xml:space="preserve"> </w:t>
      </w:r>
      <w:r w:rsidR="005D2791" w:rsidRPr="00D41BD7">
        <w:rPr>
          <w:rFonts w:ascii="Arial" w:hAnsi="Arial" w:cs="Arial"/>
        </w:rPr>
        <w:t xml:space="preserve">, </w:t>
      </w:r>
      <w:r w:rsidR="00E70115" w:rsidRPr="00E70115">
        <w:rPr>
          <w:rFonts w:ascii="Arial" w:hAnsi="Arial" w:cs="Arial"/>
        </w:rPr>
        <w:t>data</w:t>
      </w:r>
    </w:p>
    <w:p w14:paraId="58710F72" w14:textId="64F5A476" w:rsidR="005D2791" w:rsidRPr="00D41BD7" w:rsidRDefault="005D2791" w:rsidP="005D2791">
      <w:pPr>
        <w:rPr>
          <w:rFonts w:ascii="Arial" w:hAnsi="Arial" w:cs="Arial"/>
        </w:rPr>
      </w:pPr>
      <w:r w:rsidRPr="00D41BD7">
        <w:rPr>
          <w:rFonts w:ascii="Arial" w:hAnsi="Arial" w:cs="Arial"/>
        </w:rPr>
        <w:t>Dane klienta:</w:t>
      </w:r>
    </w:p>
    <w:p w14:paraId="7CE4A96F" w14:textId="6A1BC860" w:rsidR="005D2791" w:rsidRPr="00D41BD7" w:rsidRDefault="005D2791" w:rsidP="005D2791">
      <w:pPr>
        <w:rPr>
          <w:rFonts w:ascii="Arial" w:hAnsi="Arial" w:cs="Arial"/>
        </w:rPr>
      </w:pPr>
      <w:r w:rsidRPr="00D41BD7">
        <w:rPr>
          <w:rFonts w:ascii="Arial" w:hAnsi="Arial" w:cs="Arial"/>
        </w:rPr>
        <w:t>…………………………………..</w:t>
      </w:r>
    </w:p>
    <w:p w14:paraId="0F88CBCD" w14:textId="7276ADDD" w:rsidR="005D2791" w:rsidRPr="00D41BD7" w:rsidRDefault="005D2791" w:rsidP="005D2791">
      <w:pPr>
        <w:rPr>
          <w:rFonts w:ascii="Arial" w:hAnsi="Arial" w:cs="Arial"/>
        </w:rPr>
      </w:pPr>
      <w:r w:rsidRPr="00D41BD7">
        <w:rPr>
          <w:rFonts w:ascii="Arial" w:hAnsi="Arial" w:cs="Arial"/>
        </w:rPr>
        <w:t>…………………………………..</w:t>
      </w:r>
    </w:p>
    <w:p w14:paraId="64383CC6" w14:textId="23E73E96" w:rsidR="005D2791" w:rsidRPr="00D41BD7" w:rsidRDefault="005D2791" w:rsidP="005D2791">
      <w:pPr>
        <w:rPr>
          <w:rFonts w:ascii="Arial" w:hAnsi="Arial" w:cs="Arial"/>
        </w:rPr>
      </w:pPr>
      <w:r w:rsidRPr="00D41BD7">
        <w:rPr>
          <w:rFonts w:ascii="Arial" w:hAnsi="Arial" w:cs="Arial"/>
        </w:rPr>
        <w:t>…………………………………..</w:t>
      </w:r>
    </w:p>
    <w:p w14:paraId="1C6894BF" w14:textId="77777777" w:rsidR="005D2791" w:rsidRPr="00D41BD7" w:rsidRDefault="005D2791" w:rsidP="005D2791">
      <w:pPr>
        <w:rPr>
          <w:rFonts w:ascii="Arial" w:hAnsi="Arial" w:cs="Arial"/>
        </w:rPr>
      </w:pPr>
    </w:p>
    <w:p w14:paraId="7AD4E2A9" w14:textId="520F88D5" w:rsidR="005D2791" w:rsidRPr="00D41BD7" w:rsidRDefault="005D2791" w:rsidP="00580D71">
      <w:pPr>
        <w:rPr>
          <w:rFonts w:ascii="Arial" w:hAnsi="Arial" w:cs="Arial"/>
        </w:rPr>
      </w:pP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</w:p>
    <w:p w14:paraId="27BA250D" w14:textId="6BC70FDC" w:rsidR="005D2791" w:rsidRDefault="005D2791" w:rsidP="00C24194">
      <w:pPr>
        <w:spacing w:line="360" w:lineRule="auto"/>
        <w:ind w:firstLine="708"/>
        <w:rPr>
          <w:rFonts w:ascii="Arial" w:hAnsi="Arial" w:cs="Arial"/>
          <w:b/>
          <w:bCs/>
        </w:rPr>
      </w:pPr>
      <w:r w:rsidRPr="00E70115">
        <w:rPr>
          <w:rFonts w:ascii="Arial" w:hAnsi="Arial" w:cs="Arial"/>
          <w:b/>
          <w:bCs/>
        </w:rPr>
        <w:t xml:space="preserve">Oświadczenie o akceptacji </w:t>
      </w:r>
      <w:r w:rsidR="00C24194">
        <w:rPr>
          <w:rFonts w:ascii="Arial" w:hAnsi="Arial" w:cs="Arial"/>
          <w:b/>
          <w:bCs/>
        </w:rPr>
        <w:t xml:space="preserve">przekazywania </w:t>
      </w:r>
      <w:r w:rsidRPr="00E70115">
        <w:rPr>
          <w:rFonts w:ascii="Arial" w:hAnsi="Arial" w:cs="Arial"/>
          <w:b/>
          <w:bCs/>
        </w:rPr>
        <w:t xml:space="preserve">faktur </w:t>
      </w:r>
      <w:r w:rsidR="00C24194">
        <w:rPr>
          <w:rFonts w:ascii="Arial" w:hAnsi="Arial" w:cs="Arial"/>
          <w:b/>
          <w:bCs/>
        </w:rPr>
        <w:t xml:space="preserve">poprzez system </w:t>
      </w:r>
      <w:proofErr w:type="spellStart"/>
      <w:r w:rsidRPr="00E70115">
        <w:rPr>
          <w:rFonts w:ascii="Arial" w:hAnsi="Arial" w:cs="Arial"/>
          <w:b/>
          <w:bCs/>
        </w:rPr>
        <w:t>KSeF</w:t>
      </w:r>
      <w:proofErr w:type="spellEnd"/>
    </w:p>
    <w:p w14:paraId="132F052B" w14:textId="77777777" w:rsidR="00C24194" w:rsidRPr="00E70115" w:rsidRDefault="00C24194" w:rsidP="00C24194">
      <w:pPr>
        <w:spacing w:line="360" w:lineRule="auto"/>
        <w:ind w:firstLine="708"/>
        <w:rPr>
          <w:rFonts w:ascii="Arial" w:hAnsi="Arial" w:cs="Arial"/>
          <w:b/>
          <w:bCs/>
        </w:rPr>
      </w:pPr>
    </w:p>
    <w:p w14:paraId="336DF18F" w14:textId="77777777" w:rsidR="00D41BD7" w:rsidRPr="00D41BD7" w:rsidRDefault="00D41BD7" w:rsidP="00D41BD7">
      <w:pPr>
        <w:spacing w:line="360" w:lineRule="auto"/>
        <w:jc w:val="both"/>
        <w:rPr>
          <w:rFonts w:ascii="Arial" w:hAnsi="Arial" w:cs="Arial"/>
        </w:rPr>
      </w:pPr>
      <w:r w:rsidRPr="00D41BD7">
        <w:rPr>
          <w:rFonts w:ascii="Arial" w:hAnsi="Arial" w:cs="Arial"/>
        </w:rPr>
        <w:t xml:space="preserve">Działając na podstawie Ustawy z dnia 11 marca 2004r. o podatku od towarów i usług </w:t>
      </w:r>
    </w:p>
    <w:p w14:paraId="3D1972A9" w14:textId="5E5C53D8" w:rsidR="00D41BD7" w:rsidRPr="00872295" w:rsidRDefault="00D41BD7" w:rsidP="004C1184">
      <w:pPr>
        <w:spacing w:line="360" w:lineRule="auto"/>
        <w:jc w:val="both"/>
        <w:rPr>
          <w:rFonts w:ascii="Arial" w:hAnsi="Arial" w:cs="Arial"/>
        </w:rPr>
      </w:pPr>
      <w:r w:rsidRPr="00D41BD7">
        <w:rPr>
          <w:rFonts w:ascii="Arial" w:hAnsi="Arial" w:cs="Arial"/>
        </w:rPr>
        <w:t xml:space="preserve">PKP Polskie Linie Kolejowe S.A. z siedzibą w Warszawie (kod pocztowy: 03-734) przy                    ul. Targowej 74, zarejestrowane przez Sąd Rejonowy dla m. st. Warszawy, XIV Wydział Gospodarczy Krajowego Rejestru Sądowego pod numerem KRS 0000037568, NIP 113-23-16-427, REGON 017319027, </w:t>
      </w:r>
      <w:r w:rsidR="004C1184">
        <w:rPr>
          <w:rFonts w:ascii="Arial" w:hAnsi="Arial" w:cs="Arial"/>
        </w:rPr>
        <w:t xml:space="preserve">oświadcza, że </w:t>
      </w:r>
      <w:r w:rsidR="00E70115" w:rsidRPr="00872295">
        <w:rPr>
          <w:rFonts w:ascii="Arial" w:hAnsi="Arial" w:cs="Arial"/>
        </w:rPr>
        <w:t>akceptuj</w:t>
      </w:r>
      <w:r w:rsidR="00093393" w:rsidRPr="00872295">
        <w:rPr>
          <w:rFonts w:ascii="Arial" w:hAnsi="Arial" w:cs="Arial"/>
        </w:rPr>
        <w:t>e</w:t>
      </w:r>
      <w:r w:rsidR="00C24194" w:rsidRPr="00872295">
        <w:rPr>
          <w:rFonts w:ascii="Arial" w:hAnsi="Arial" w:cs="Arial"/>
        </w:rPr>
        <w:t xml:space="preserve"> </w:t>
      </w:r>
      <w:r w:rsidRPr="00872295">
        <w:rPr>
          <w:rFonts w:ascii="Arial" w:hAnsi="Arial" w:cs="Arial"/>
        </w:rPr>
        <w:t>od dnia……………………………..</w:t>
      </w:r>
      <w:r w:rsidR="00E70115" w:rsidRPr="00872295">
        <w:rPr>
          <w:rFonts w:ascii="Arial" w:hAnsi="Arial" w:cs="Arial"/>
        </w:rPr>
        <w:t xml:space="preserve">otrzymywanie faktur ustrukturyzowanych </w:t>
      </w:r>
      <w:r w:rsidR="004C1184" w:rsidRPr="004C1184">
        <w:rPr>
          <w:rFonts w:ascii="Arial" w:hAnsi="Arial" w:cs="Arial"/>
        </w:rPr>
        <w:t>przy użyciu Krajowego Systemu e-Faktur</w:t>
      </w:r>
      <w:r w:rsidR="00934D68">
        <w:rPr>
          <w:rFonts w:ascii="Arial" w:hAnsi="Arial" w:cs="Arial"/>
        </w:rPr>
        <w:t xml:space="preserve">, wystawianych </w:t>
      </w:r>
      <w:r w:rsidR="00934D68" w:rsidRPr="00934D68">
        <w:rPr>
          <w:rFonts w:ascii="Arial" w:hAnsi="Arial" w:cs="Arial"/>
        </w:rPr>
        <w:t>przy użyciu Krajowego Systemu e-Faktur</w:t>
      </w:r>
      <w:r w:rsidR="00934D68" w:rsidRPr="00934D68" w:rsidDel="004C1184">
        <w:rPr>
          <w:rFonts w:ascii="Arial" w:hAnsi="Arial" w:cs="Arial"/>
        </w:rPr>
        <w:t xml:space="preserve"> </w:t>
      </w:r>
      <w:r w:rsidR="00934D68">
        <w:rPr>
          <w:rFonts w:ascii="Arial" w:hAnsi="Arial" w:cs="Arial"/>
        </w:rPr>
        <w:t>przez</w:t>
      </w:r>
      <w:r w:rsidR="00C24194" w:rsidRPr="00872295">
        <w:rPr>
          <w:rFonts w:ascii="Arial" w:hAnsi="Arial" w:cs="Arial"/>
        </w:rPr>
        <w:t>:</w:t>
      </w:r>
    </w:p>
    <w:p w14:paraId="4206C492" w14:textId="69F6DE65" w:rsidR="00D41BD7" w:rsidRDefault="00D41BD7" w:rsidP="00D41BD7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Nazwa kontrahenta………………………………………………………………..………………….</w:t>
      </w:r>
    </w:p>
    <w:p w14:paraId="06A1D3FA" w14:textId="1C053720" w:rsidR="00D41BD7" w:rsidRDefault="00D41BD7" w:rsidP="00D41BD7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Adres:………………………………………………………………………………………………….…</w:t>
      </w:r>
    </w:p>
    <w:p w14:paraId="11B07C9D" w14:textId="4AB0424B" w:rsidR="001C3280" w:rsidRPr="00D41BD7" w:rsidRDefault="00D41BD7" w:rsidP="00D41BD7">
      <w:pPr>
        <w:spacing w:line="360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</w:rPr>
        <w:t>N</w:t>
      </w:r>
      <w:r w:rsidR="00C24194">
        <w:rPr>
          <w:rFonts w:ascii="Arial" w:hAnsi="Arial" w:cs="Arial"/>
        </w:rPr>
        <w:t>IP</w:t>
      </w:r>
      <w:r>
        <w:rPr>
          <w:rFonts w:ascii="Arial" w:hAnsi="Arial" w:cs="Arial"/>
        </w:rPr>
        <w:t>………………………………………………………………………………………………………..</w:t>
      </w:r>
      <w:r w:rsidR="004C1184">
        <w:rPr>
          <w:rFonts w:ascii="Arial" w:hAnsi="Arial" w:cs="Arial"/>
        </w:rPr>
        <w:t>(dalej „Wystawca”)</w:t>
      </w:r>
      <w:r w:rsidR="00E70115" w:rsidRPr="00C24194">
        <w:rPr>
          <w:rFonts w:ascii="Arial" w:hAnsi="Arial" w:cs="Arial"/>
        </w:rPr>
        <w:t>.</w:t>
      </w:r>
    </w:p>
    <w:p w14:paraId="27B2B141" w14:textId="77777777" w:rsidR="00E70115" w:rsidRPr="00D41BD7" w:rsidRDefault="00E70115" w:rsidP="00E70115">
      <w:pPr>
        <w:spacing w:line="360" w:lineRule="auto"/>
        <w:rPr>
          <w:rFonts w:ascii="Arial" w:hAnsi="Arial" w:cs="Arial"/>
          <w:b/>
          <w:bCs/>
        </w:rPr>
      </w:pPr>
    </w:p>
    <w:p w14:paraId="696135EF" w14:textId="5F9134BD" w:rsidR="004C1184" w:rsidRDefault="00E70115" w:rsidP="00580D71">
      <w:pPr>
        <w:spacing w:line="360" w:lineRule="auto"/>
        <w:rPr>
          <w:rFonts w:ascii="Arial" w:hAnsi="Arial" w:cs="Arial"/>
        </w:rPr>
      </w:pPr>
      <w:r w:rsidRPr="00580D71">
        <w:rPr>
          <w:rFonts w:ascii="Arial" w:hAnsi="Arial" w:cs="Arial"/>
        </w:rPr>
        <w:t xml:space="preserve">Jednocześnie </w:t>
      </w:r>
      <w:r w:rsidR="00580D71">
        <w:rPr>
          <w:rFonts w:ascii="Arial" w:hAnsi="Arial" w:cs="Arial"/>
        </w:rPr>
        <w:t>PKP Polskie Linie Kolejowe S.A z siedzibą w Warszawie oświadcza,</w:t>
      </w:r>
      <w:r w:rsidRPr="00580D71">
        <w:rPr>
          <w:rFonts w:ascii="Arial" w:hAnsi="Arial" w:cs="Arial"/>
        </w:rPr>
        <w:t xml:space="preserve"> </w:t>
      </w:r>
      <w:r w:rsidR="00C24194">
        <w:rPr>
          <w:rFonts w:ascii="Arial" w:hAnsi="Arial" w:cs="Arial"/>
        </w:rPr>
        <w:br/>
      </w:r>
      <w:r w:rsidRPr="00580D71">
        <w:rPr>
          <w:rFonts w:ascii="Arial" w:hAnsi="Arial" w:cs="Arial"/>
        </w:rPr>
        <w:t>że</w:t>
      </w:r>
      <w:r w:rsidR="004C1184">
        <w:rPr>
          <w:rFonts w:ascii="Arial" w:hAnsi="Arial" w:cs="Arial"/>
        </w:rPr>
        <w:t xml:space="preserve">: </w:t>
      </w:r>
    </w:p>
    <w:p w14:paraId="4893CA62" w14:textId="1F19A3A1" w:rsidR="00E70115" w:rsidRDefault="00E70115" w:rsidP="00872295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 w:rsidRPr="00872295">
        <w:rPr>
          <w:rFonts w:ascii="Arial" w:hAnsi="Arial" w:cs="Arial"/>
        </w:rPr>
        <w:t xml:space="preserve">posiada dostęp do </w:t>
      </w:r>
      <w:r w:rsidR="00580D71" w:rsidRPr="00872295">
        <w:rPr>
          <w:rFonts w:ascii="Arial" w:hAnsi="Arial" w:cs="Arial"/>
        </w:rPr>
        <w:t>Krajowego Systemu e-Faktur (</w:t>
      </w:r>
      <w:proofErr w:type="spellStart"/>
      <w:r w:rsidR="00580D71" w:rsidRPr="00872295">
        <w:rPr>
          <w:rFonts w:ascii="Arial" w:hAnsi="Arial" w:cs="Arial"/>
        </w:rPr>
        <w:t>KSeF</w:t>
      </w:r>
      <w:proofErr w:type="spellEnd"/>
      <w:r w:rsidR="00580D71" w:rsidRPr="00872295">
        <w:rPr>
          <w:rFonts w:ascii="Arial" w:hAnsi="Arial" w:cs="Arial"/>
        </w:rPr>
        <w:t xml:space="preserve">) </w:t>
      </w:r>
      <w:r w:rsidRPr="00872295">
        <w:rPr>
          <w:rFonts w:ascii="Arial" w:hAnsi="Arial" w:cs="Arial"/>
        </w:rPr>
        <w:t>i będ</w:t>
      </w:r>
      <w:r w:rsidR="00580D71" w:rsidRPr="00872295">
        <w:rPr>
          <w:rFonts w:ascii="Arial" w:hAnsi="Arial" w:cs="Arial"/>
        </w:rPr>
        <w:t>zie</w:t>
      </w:r>
      <w:r w:rsidRPr="00872295">
        <w:rPr>
          <w:rFonts w:ascii="Arial" w:hAnsi="Arial" w:cs="Arial"/>
        </w:rPr>
        <w:t xml:space="preserve"> odbierał</w:t>
      </w:r>
      <w:r w:rsidR="00580D71" w:rsidRPr="00872295">
        <w:rPr>
          <w:rFonts w:ascii="Arial" w:hAnsi="Arial" w:cs="Arial"/>
        </w:rPr>
        <w:t xml:space="preserve">a </w:t>
      </w:r>
      <w:r w:rsidRPr="00872295">
        <w:rPr>
          <w:rFonts w:ascii="Arial" w:hAnsi="Arial" w:cs="Arial"/>
        </w:rPr>
        <w:t xml:space="preserve">faktury bezpośrednio </w:t>
      </w:r>
      <w:r w:rsidR="00580D71" w:rsidRPr="00872295">
        <w:rPr>
          <w:rFonts w:ascii="Arial" w:hAnsi="Arial" w:cs="Arial"/>
        </w:rPr>
        <w:t xml:space="preserve">z systemu </w:t>
      </w:r>
      <w:proofErr w:type="spellStart"/>
      <w:r w:rsidR="00580D71" w:rsidRPr="00872295">
        <w:rPr>
          <w:rFonts w:ascii="Arial" w:hAnsi="Arial" w:cs="Arial"/>
        </w:rPr>
        <w:t>KSeF</w:t>
      </w:r>
      <w:proofErr w:type="spellEnd"/>
      <w:r w:rsidR="004C1184" w:rsidRPr="00872295">
        <w:rPr>
          <w:rFonts w:ascii="Arial" w:hAnsi="Arial" w:cs="Arial"/>
        </w:rPr>
        <w:t>;</w:t>
      </w:r>
    </w:p>
    <w:p w14:paraId="26113B45" w14:textId="224F0732" w:rsidR="00BD5926" w:rsidRPr="00872295" w:rsidRDefault="00BD5926" w:rsidP="00872295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od dnia wejścia w życie Oświadczenia, faktury doręczane w inny sposób niż przy użyciu </w:t>
      </w:r>
      <w:r w:rsidRPr="004C1184">
        <w:rPr>
          <w:rFonts w:ascii="Arial" w:hAnsi="Arial" w:cs="Arial"/>
        </w:rPr>
        <w:t>Krajowego Systemu e-Faktur</w:t>
      </w:r>
      <w:r>
        <w:rPr>
          <w:rFonts w:ascii="Arial" w:hAnsi="Arial" w:cs="Arial"/>
        </w:rPr>
        <w:t>, nie będą przyjmowane, księgowane, ani nie będą przez PKP Polskie Linie Kolejowe S.A. traktowane jako podstawa rozliczeń i płatności;</w:t>
      </w:r>
    </w:p>
    <w:p w14:paraId="6F864A70" w14:textId="0C7886A8" w:rsidR="004C1184" w:rsidRDefault="004C1184" w:rsidP="00872295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zwalnia Wystawcę z obowiązku doręczenia faktury </w:t>
      </w:r>
      <w:r w:rsidR="00D16579">
        <w:rPr>
          <w:rFonts w:ascii="Arial" w:hAnsi="Arial" w:cs="Arial"/>
        </w:rPr>
        <w:t xml:space="preserve">wystawionej przy użyciu </w:t>
      </w:r>
      <w:r w:rsidR="00D16579" w:rsidRPr="004C1184">
        <w:rPr>
          <w:rFonts w:ascii="Arial" w:hAnsi="Arial" w:cs="Arial"/>
        </w:rPr>
        <w:t>Krajowego Systemu e-Faktur</w:t>
      </w:r>
      <w:r w:rsidR="00D1657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w inny sposób, w szczególności w sposób określony w łącząc</w:t>
      </w:r>
      <w:r w:rsidR="00934D68">
        <w:rPr>
          <w:rFonts w:ascii="Arial" w:hAnsi="Arial" w:cs="Arial"/>
        </w:rPr>
        <w:t xml:space="preserve">ych </w:t>
      </w:r>
      <w:r>
        <w:rPr>
          <w:rFonts w:ascii="Arial" w:hAnsi="Arial" w:cs="Arial"/>
        </w:rPr>
        <w:t xml:space="preserve">PKP </w:t>
      </w:r>
      <w:bookmarkStart w:id="0" w:name="_Hlk207962809"/>
      <w:r w:rsidR="00934D68">
        <w:rPr>
          <w:rFonts w:ascii="Arial" w:hAnsi="Arial" w:cs="Arial"/>
        </w:rPr>
        <w:t>Polskie Linie Kolejowe S.A</w:t>
      </w:r>
      <w:r>
        <w:rPr>
          <w:rFonts w:ascii="Arial" w:hAnsi="Arial" w:cs="Arial"/>
        </w:rPr>
        <w:t xml:space="preserve"> </w:t>
      </w:r>
      <w:bookmarkEnd w:id="0"/>
      <w:r>
        <w:rPr>
          <w:rFonts w:ascii="Arial" w:hAnsi="Arial" w:cs="Arial"/>
        </w:rPr>
        <w:t>i Wystawcę umowach</w:t>
      </w:r>
      <w:r w:rsidR="00D16579">
        <w:rPr>
          <w:rFonts w:ascii="Arial" w:hAnsi="Arial" w:cs="Arial"/>
        </w:rPr>
        <w:t>, z wyjątkiem awarii</w:t>
      </w:r>
      <w:r w:rsidR="008E1D33">
        <w:rPr>
          <w:rFonts w:ascii="Arial" w:hAnsi="Arial" w:cs="Arial"/>
        </w:rPr>
        <w:t xml:space="preserve"> lub niedostępności </w:t>
      </w:r>
      <w:proofErr w:type="spellStart"/>
      <w:r w:rsidR="008E1D33">
        <w:rPr>
          <w:rFonts w:ascii="Arial" w:hAnsi="Arial" w:cs="Arial"/>
        </w:rPr>
        <w:t>KSeF</w:t>
      </w:r>
      <w:proofErr w:type="spellEnd"/>
      <w:r>
        <w:rPr>
          <w:rFonts w:ascii="Arial" w:hAnsi="Arial" w:cs="Arial"/>
        </w:rPr>
        <w:t>;</w:t>
      </w:r>
    </w:p>
    <w:p w14:paraId="366E31A2" w14:textId="1752A83F" w:rsidR="004C1184" w:rsidRPr="00872295" w:rsidRDefault="004C1184" w:rsidP="00872295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 w:rsidRPr="00872295">
        <w:rPr>
          <w:rFonts w:ascii="Arial" w:hAnsi="Arial" w:cs="Arial"/>
        </w:rPr>
        <w:lastRenderedPageBreak/>
        <w:t>na potrzeby</w:t>
      </w:r>
      <w:r>
        <w:rPr>
          <w:rFonts w:ascii="Arial" w:hAnsi="Arial" w:cs="Arial"/>
        </w:rPr>
        <w:t xml:space="preserve"> wykonywania łączących </w:t>
      </w:r>
      <w:r w:rsidR="008E1D33">
        <w:rPr>
          <w:rFonts w:ascii="Arial" w:hAnsi="Arial" w:cs="Arial"/>
        </w:rPr>
        <w:t>S</w:t>
      </w:r>
      <w:r>
        <w:rPr>
          <w:rFonts w:ascii="Arial" w:hAnsi="Arial" w:cs="Arial"/>
        </w:rPr>
        <w:t>trony umów</w:t>
      </w:r>
      <w:r w:rsidR="00934D68">
        <w:rPr>
          <w:rFonts w:ascii="Arial" w:hAnsi="Arial" w:cs="Arial"/>
        </w:rPr>
        <w:t xml:space="preserve">, w szczególności w zakresie ustalenia terminu płatności, jeśli umowa wiąże termin płatności z wystawieniem lub otrzymaniem faktury, </w:t>
      </w:r>
      <w:r>
        <w:rPr>
          <w:rFonts w:ascii="Arial" w:hAnsi="Arial" w:cs="Arial"/>
        </w:rPr>
        <w:t>P</w:t>
      </w:r>
      <w:r w:rsidR="00983047">
        <w:rPr>
          <w:rFonts w:ascii="Arial" w:hAnsi="Arial" w:cs="Arial"/>
        </w:rPr>
        <w:t>KP</w:t>
      </w:r>
      <w:r>
        <w:rPr>
          <w:rFonts w:ascii="Arial" w:hAnsi="Arial" w:cs="Arial"/>
        </w:rPr>
        <w:t xml:space="preserve"> </w:t>
      </w:r>
      <w:r w:rsidR="00934D68">
        <w:rPr>
          <w:rFonts w:ascii="Arial" w:hAnsi="Arial" w:cs="Arial"/>
        </w:rPr>
        <w:t xml:space="preserve">Polskie Linie Kolejowe S.A </w:t>
      </w:r>
      <w:r>
        <w:rPr>
          <w:rFonts w:ascii="Arial" w:hAnsi="Arial" w:cs="Arial"/>
        </w:rPr>
        <w:t xml:space="preserve">będzie przyjmować, że wystawienie i otrzymanie faktury </w:t>
      </w:r>
      <w:r w:rsidR="00934D68">
        <w:rPr>
          <w:rFonts w:ascii="Arial" w:hAnsi="Arial" w:cs="Arial"/>
        </w:rPr>
        <w:t xml:space="preserve">w rozumieniu umowy </w:t>
      </w:r>
      <w:r>
        <w:rPr>
          <w:rFonts w:ascii="Arial" w:hAnsi="Arial" w:cs="Arial"/>
        </w:rPr>
        <w:t xml:space="preserve">następuje przy użyciu </w:t>
      </w:r>
      <w:r w:rsidRPr="004C1184">
        <w:rPr>
          <w:rFonts w:ascii="Arial" w:hAnsi="Arial" w:cs="Arial"/>
        </w:rPr>
        <w:t>Krajowego Systemu e-Faktur</w:t>
      </w:r>
      <w:r>
        <w:rPr>
          <w:rFonts w:ascii="Arial" w:hAnsi="Arial" w:cs="Arial"/>
        </w:rPr>
        <w:t xml:space="preserve"> </w:t>
      </w:r>
      <w:r w:rsidRPr="00872295">
        <w:rPr>
          <w:rFonts w:ascii="Arial" w:hAnsi="Arial" w:cs="Arial"/>
        </w:rPr>
        <w:t>w momencie określonym w ustawie z dnia 11 marca 2004 r. o podatku od towarów i usług;</w:t>
      </w:r>
    </w:p>
    <w:p w14:paraId="55BB41E0" w14:textId="24F3E6E8" w:rsidR="004C1184" w:rsidRPr="00872295" w:rsidRDefault="008E1D33" w:rsidP="00872295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 w:rsidRPr="00872295">
        <w:rPr>
          <w:rFonts w:ascii="Arial" w:hAnsi="Arial" w:cs="Arial"/>
        </w:rPr>
        <w:t xml:space="preserve">w zakresie pkt 4 powyżej - </w:t>
      </w:r>
      <w:r w:rsidR="004C1184" w:rsidRPr="00872295">
        <w:rPr>
          <w:rFonts w:ascii="Arial" w:hAnsi="Arial" w:cs="Arial"/>
        </w:rPr>
        <w:t>niniejsze oświadczenie zachowuje ważność także o</w:t>
      </w:r>
      <w:r w:rsidR="00934D68" w:rsidRPr="00872295">
        <w:rPr>
          <w:rFonts w:ascii="Arial" w:hAnsi="Arial" w:cs="Arial"/>
        </w:rPr>
        <w:t>d</w:t>
      </w:r>
      <w:r w:rsidR="004C1184" w:rsidRPr="00872295">
        <w:rPr>
          <w:rFonts w:ascii="Arial" w:hAnsi="Arial" w:cs="Arial"/>
        </w:rPr>
        <w:t xml:space="preserve"> dni</w:t>
      </w:r>
      <w:r w:rsidR="00934D68" w:rsidRPr="00872295">
        <w:rPr>
          <w:rFonts w:ascii="Arial" w:hAnsi="Arial" w:cs="Arial"/>
        </w:rPr>
        <w:t>a</w:t>
      </w:r>
      <w:r w:rsidR="004C1184" w:rsidRPr="00872295">
        <w:rPr>
          <w:rFonts w:ascii="Arial" w:hAnsi="Arial" w:cs="Arial"/>
        </w:rPr>
        <w:t xml:space="preserve"> 1 lutego 2026 r.</w:t>
      </w:r>
      <w:r w:rsidR="00C92CA5" w:rsidRPr="00872295">
        <w:rPr>
          <w:rFonts w:ascii="Arial" w:hAnsi="Arial" w:cs="Arial"/>
        </w:rPr>
        <w:t>, z zastrzeżeniem, że data wystawienia faktury, wskazana przez Wystawcę, będzie tożsama z datą przesłania do Krajowego Systemu e-Faktur i nie będzie wcześniejsza niż data wytworzenia faktury ustrukturyzowanej</w:t>
      </w:r>
      <w:r w:rsidRPr="00872295">
        <w:rPr>
          <w:rFonts w:ascii="Arial" w:hAnsi="Arial" w:cs="Arial"/>
        </w:rPr>
        <w:t xml:space="preserve">; w przypadku gdy data przesłania do </w:t>
      </w:r>
      <w:proofErr w:type="spellStart"/>
      <w:r w:rsidRPr="00872295">
        <w:rPr>
          <w:rFonts w:ascii="Arial" w:hAnsi="Arial" w:cs="Arial"/>
        </w:rPr>
        <w:t>KSeF</w:t>
      </w:r>
      <w:proofErr w:type="spellEnd"/>
      <w:r w:rsidRPr="00872295">
        <w:rPr>
          <w:rFonts w:ascii="Arial" w:hAnsi="Arial" w:cs="Arial"/>
        </w:rPr>
        <w:t xml:space="preserve"> będzie późniejsza niż data wystawienia faktury wskazana w treści faktury przez Wystawcę, PKP Polskie Linie Kolejowe S.A. przyjmie, że datą wystawienia faktury jest data przesłania tej faktury do Krajowego Systemu e-Faktur.</w:t>
      </w:r>
    </w:p>
    <w:p w14:paraId="41B87483" w14:textId="77777777" w:rsidR="00C24194" w:rsidRDefault="00C24194" w:rsidP="00580D71">
      <w:pPr>
        <w:spacing w:line="360" w:lineRule="auto"/>
        <w:rPr>
          <w:rFonts w:ascii="Arial" w:hAnsi="Arial" w:cs="Arial"/>
        </w:rPr>
      </w:pPr>
    </w:p>
    <w:p w14:paraId="23931303" w14:textId="77777777" w:rsidR="00580D71" w:rsidRDefault="00580D71" w:rsidP="00580D71">
      <w:pPr>
        <w:spacing w:line="360" w:lineRule="auto"/>
        <w:rPr>
          <w:rFonts w:ascii="Arial" w:hAnsi="Arial" w:cs="Arial"/>
        </w:rPr>
      </w:pPr>
    </w:p>
    <w:p w14:paraId="10F274B0" w14:textId="77777777" w:rsidR="00580D71" w:rsidRDefault="00580D71" w:rsidP="00580D71">
      <w:pPr>
        <w:spacing w:line="360" w:lineRule="auto"/>
        <w:rPr>
          <w:rFonts w:ascii="Arial" w:hAnsi="Arial" w:cs="Arial"/>
        </w:rPr>
      </w:pPr>
    </w:p>
    <w:p w14:paraId="50AA51E5" w14:textId="18A745B1" w:rsidR="00580D71" w:rsidRDefault="00580D71" w:rsidP="00580D71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……………………………………</w:t>
      </w:r>
    </w:p>
    <w:p w14:paraId="1F892A87" w14:textId="5A435FEB" w:rsidR="00580D71" w:rsidRPr="00580D71" w:rsidRDefault="00580D71" w:rsidP="00580D71">
      <w:pPr>
        <w:spacing w:line="360" w:lineRule="auto"/>
        <w:ind w:left="4956" w:hanging="4956"/>
        <w:rPr>
          <w:rFonts w:ascii="Arial" w:hAnsi="Arial" w:cs="Arial"/>
        </w:rPr>
      </w:pPr>
      <w:r>
        <w:rPr>
          <w:rFonts w:ascii="Arial" w:hAnsi="Arial" w:cs="Arial"/>
        </w:rPr>
        <w:t xml:space="preserve">Data i podpis PKP PLK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Data i podpis wystawcy faktury</w:t>
      </w:r>
    </w:p>
    <w:sectPr w:rsidR="00580D71" w:rsidRPr="00580D7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9675BE" w14:textId="77777777" w:rsidR="008B67C2" w:rsidRDefault="008B67C2" w:rsidP="00684232">
      <w:pPr>
        <w:spacing w:after="0" w:line="240" w:lineRule="auto"/>
      </w:pPr>
      <w:r>
        <w:separator/>
      </w:r>
    </w:p>
  </w:endnote>
  <w:endnote w:type="continuationSeparator" w:id="0">
    <w:p w14:paraId="52EFFCC8" w14:textId="77777777" w:rsidR="008B67C2" w:rsidRDefault="008B67C2" w:rsidP="006842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FDCD66" w14:textId="77777777" w:rsidR="00A175EC" w:rsidRDefault="00A175E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257801" w14:textId="77777777" w:rsidR="00A175EC" w:rsidRDefault="00A175E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A83F5A" w14:textId="77777777" w:rsidR="00A175EC" w:rsidRDefault="00A175E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6712F5" w14:textId="77777777" w:rsidR="008B67C2" w:rsidRDefault="008B67C2" w:rsidP="00684232">
      <w:pPr>
        <w:spacing w:after="0" w:line="240" w:lineRule="auto"/>
      </w:pPr>
      <w:r>
        <w:separator/>
      </w:r>
    </w:p>
  </w:footnote>
  <w:footnote w:type="continuationSeparator" w:id="0">
    <w:p w14:paraId="398896D1" w14:textId="77777777" w:rsidR="008B67C2" w:rsidRDefault="008B67C2" w:rsidP="006842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31DC6C" w14:textId="7073354C" w:rsidR="00684232" w:rsidRDefault="00000000">
    <w:pPr>
      <w:pStyle w:val="Nagwek"/>
    </w:pPr>
    <w:ins w:id="1" w:author="Kubicz Adam" w:date="2025-12-05T08:12:00Z" w16du:dateUtc="2025-12-05T07:12:00Z">
      <w:r>
        <w:rPr>
          <w:noProof/>
        </w:rPr>
        <w:pict w14:anchorId="01994831"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PowerPlusWaterMarkObject270171219" o:spid="_x0000_s1026" type="#_x0000_t136" style="position:absolute;margin-left:0;margin-top:0;width:714pt;height:72.75pt;rotation:315;z-index:-251655168;mso-position-horizontal:center;mso-position-horizontal-relative:margin;mso-position-vertical:center;mso-position-vertical-relative:margin" o:allowincell="f" fillcolor="#c00000" stroked="f">
            <v:fill opacity=".5"/>
            <v:textpath style="font-family:&quot;Calibri&quot;;font-size:60pt" string="WZÓR-Prosimy nie wypełniać"/>
            <w10:wrap anchorx="margin" anchory="margin"/>
          </v:shape>
        </w:pict>
      </w:r>
    </w:ins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C0B6E5" w14:textId="7AAA2B3E" w:rsidR="00684232" w:rsidRPr="00A175EC" w:rsidRDefault="00000000" w:rsidP="00A175EC">
    <w:pPr>
      <w:pStyle w:val="Nagwek"/>
      <w:jc w:val="right"/>
      <w:rPr>
        <w:rFonts w:ascii="Arial" w:hAnsi="Arial" w:cs="Arial"/>
        <w:rPrChange w:id="2" w:author="Kubicz Adam" w:date="2025-12-05T09:55:00Z" w16du:dateUtc="2025-12-05T08:55:00Z">
          <w:rPr/>
        </w:rPrChange>
      </w:rPr>
      <w:pPrChange w:id="3" w:author="Kubicz Adam" w:date="2025-12-05T09:55:00Z" w16du:dateUtc="2025-12-05T08:55:00Z">
        <w:pPr>
          <w:pStyle w:val="Nagwek"/>
        </w:pPr>
      </w:pPrChange>
    </w:pPr>
    <w:ins w:id="4" w:author="Kubicz Adam" w:date="2025-12-05T08:12:00Z" w16du:dateUtc="2025-12-05T07:12:00Z">
      <w:r w:rsidRPr="00A175EC">
        <w:rPr>
          <w:rFonts w:ascii="Arial" w:hAnsi="Arial" w:cs="Arial"/>
          <w:noProof/>
          <w:rPrChange w:id="5" w:author="Kubicz Adam" w:date="2025-12-05T09:55:00Z" w16du:dateUtc="2025-12-05T08:55:00Z">
            <w:rPr>
              <w:noProof/>
            </w:rPr>
          </w:rPrChange>
        </w:rPr>
        <w:pict w14:anchorId="66268FC6"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PowerPlusWaterMarkObject270171220" o:spid="_x0000_s1027" type="#_x0000_t136" style="position:absolute;left:0;text-align:left;margin-left:0;margin-top:0;width:714pt;height:72.75pt;rotation:315;z-index:-251653120;mso-position-horizontal:center;mso-position-horizontal-relative:margin;mso-position-vertical:center;mso-position-vertical-relative:margin" o:allowincell="f" fillcolor="#c00000" stroked="f">
            <v:fill opacity=".5"/>
            <v:textpath style="font-family:&quot;Calibri&quot;;font-size:60pt" string="WZÓR-Prosimy nie wypełniać"/>
            <w10:wrap anchorx="margin" anchory="margin"/>
          </v:shape>
        </w:pict>
      </w:r>
    </w:ins>
    <w:ins w:id="6" w:author="Kubicz Adam" w:date="2025-12-05T09:55:00Z" w16du:dateUtc="2025-12-05T08:55:00Z">
      <w:r w:rsidR="00A175EC" w:rsidRPr="00A175EC">
        <w:rPr>
          <w:rFonts w:ascii="Arial" w:hAnsi="Arial" w:cs="Arial"/>
          <w:rPrChange w:id="7" w:author="Kubicz Adam" w:date="2025-12-05T09:55:00Z" w16du:dateUtc="2025-12-05T08:55:00Z">
            <w:rPr/>
          </w:rPrChange>
        </w:rPr>
        <w:t>Załącznik nr 5b do Umowy</w:t>
      </w:r>
    </w:ins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16DBBA" w14:textId="2387F89F" w:rsidR="00684232" w:rsidRDefault="00000000">
    <w:pPr>
      <w:pStyle w:val="Nagwek"/>
    </w:pPr>
    <w:ins w:id="8" w:author="Kubicz Adam" w:date="2025-12-05T08:12:00Z" w16du:dateUtc="2025-12-05T07:12:00Z">
      <w:r>
        <w:rPr>
          <w:noProof/>
        </w:rPr>
        <w:pict w14:anchorId="5D01A79C"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PowerPlusWaterMarkObject270171218" o:spid="_x0000_s1025" type="#_x0000_t136" style="position:absolute;margin-left:0;margin-top:0;width:714pt;height:72.75pt;rotation:315;z-index:-251657216;mso-position-horizontal:center;mso-position-horizontal-relative:margin;mso-position-vertical:center;mso-position-vertical-relative:margin" o:allowincell="f" fillcolor="#c00000" stroked="f">
            <v:fill opacity=".5"/>
            <v:textpath style="font-family:&quot;Calibri&quot;;font-size:60pt" string="WZÓR-Prosimy nie wypełniać"/>
            <w10:wrap anchorx="margin" anchory="margin"/>
          </v:shape>
        </w:pict>
      </w:r>
    </w:ins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CE2600"/>
    <w:multiLevelType w:val="hybridMultilevel"/>
    <w:tmpl w:val="D28CC05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9F67DA"/>
    <w:multiLevelType w:val="hybridMultilevel"/>
    <w:tmpl w:val="A45A88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66B43C0"/>
    <w:multiLevelType w:val="hybridMultilevel"/>
    <w:tmpl w:val="DB6E93F0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95517179">
    <w:abstractNumId w:val="2"/>
  </w:num>
  <w:num w:numId="2" w16cid:durableId="31462486">
    <w:abstractNumId w:val="0"/>
  </w:num>
  <w:num w:numId="3" w16cid:durableId="1798915972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Kubicz Adam">
    <w15:presenceInfo w15:providerId="AD" w15:userId="S::PLK023332@office.plk-sa.pl::b728a92d-a391-4c16-8122-93236a5fc56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trackRevisions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0115"/>
    <w:rsid w:val="0008652A"/>
    <w:rsid w:val="00093393"/>
    <w:rsid w:val="000A7924"/>
    <w:rsid w:val="001C3280"/>
    <w:rsid w:val="002B2747"/>
    <w:rsid w:val="003322A3"/>
    <w:rsid w:val="00336B9C"/>
    <w:rsid w:val="0036724F"/>
    <w:rsid w:val="003D00AE"/>
    <w:rsid w:val="004C1184"/>
    <w:rsid w:val="00570D5B"/>
    <w:rsid w:val="00580D71"/>
    <w:rsid w:val="005D2791"/>
    <w:rsid w:val="006332D8"/>
    <w:rsid w:val="00684232"/>
    <w:rsid w:val="006C50B0"/>
    <w:rsid w:val="007D1277"/>
    <w:rsid w:val="00872295"/>
    <w:rsid w:val="008B67C2"/>
    <w:rsid w:val="008E1D33"/>
    <w:rsid w:val="00907877"/>
    <w:rsid w:val="00934D68"/>
    <w:rsid w:val="00972B60"/>
    <w:rsid w:val="00983047"/>
    <w:rsid w:val="00992C0D"/>
    <w:rsid w:val="009C48B5"/>
    <w:rsid w:val="00A175EC"/>
    <w:rsid w:val="00B414D1"/>
    <w:rsid w:val="00BD5926"/>
    <w:rsid w:val="00C12A16"/>
    <w:rsid w:val="00C24194"/>
    <w:rsid w:val="00C92CA5"/>
    <w:rsid w:val="00CA6014"/>
    <w:rsid w:val="00D00BBD"/>
    <w:rsid w:val="00D16579"/>
    <w:rsid w:val="00D41BD7"/>
    <w:rsid w:val="00E70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124BEBE"/>
  <w15:chartTrackingRefBased/>
  <w15:docId w15:val="{0FE0A425-5566-4BEB-8840-5B48E8EBAB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E7011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7011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7011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7011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7011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7011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7011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7011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7011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7011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7011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7011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70115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70115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7011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7011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7011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7011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7011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7011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7011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7011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7011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E70115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E7011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E70115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7011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70115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70115"/>
    <w:rPr>
      <w:b/>
      <w:bCs/>
      <w:smallCaps/>
      <w:color w:val="0F4761" w:themeColor="accent1" w:themeShade="BF"/>
      <w:spacing w:val="5"/>
    </w:rPr>
  </w:style>
  <w:style w:type="paragraph" w:styleId="Poprawka">
    <w:name w:val="Revision"/>
    <w:hidden/>
    <w:uiPriority w:val="99"/>
    <w:semiHidden/>
    <w:rsid w:val="004C1184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6842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84232"/>
  </w:style>
  <w:style w:type="paragraph" w:styleId="Stopka">
    <w:name w:val="footer"/>
    <w:basedOn w:val="Normalny"/>
    <w:link w:val="StopkaZnak"/>
    <w:uiPriority w:val="99"/>
    <w:unhideWhenUsed/>
    <w:rsid w:val="006842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42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76995C-4831-4DDF-B2F1-6CE6A4EB1F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378</Words>
  <Characters>2274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2647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Wójcik Anna</dc:creator>
  <cp:keywords/>
  <dc:description/>
  <cp:lastModifiedBy>Kubicz Adam</cp:lastModifiedBy>
  <cp:revision>4</cp:revision>
  <dcterms:created xsi:type="dcterms:W3CDTF">2025-11-12T12:00:00Z</dcterms:created>
  <dcterms:modified xsi:type="dcterms:W3CDTF">2025-12-05T08:57:00Z</dcterms:modified>
</cp:coreProperties>
</file>